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C15DB" w14:textId="626C9E63" w:rsidR="00DF44FF" w:rsidDel="00152E34" w:rsidRDefault="00DF44FF">
      <w:pPr>
        <w:rPr>
          <w:del w:id="0" w:author="Nic Poole" w:date="2020-03-11T15:45:00Z"/>
        </w:rPr>
      </w:pPr>
    </w:p>
    <w:p w14:paraId="16E73B44" w14:textId="1F0B96DF" w:rsidR="00DF44FF" w:rsidRPr="00DF44FF" w:rsidDel="00152E34" w:rsidRDefault="00DF44FF" w:rsidP="00DF44FF">
      <w:pPr>
        <w:rPr>
          <w:del w:id="1" w:author="Nic Poole" w:date="2020-03-11T15:45:00Z"/>
          <w:rFonts w:ascii="Times New Roman" w:eastAsia="Times New Roman" w:hAnsi="Times New Roman" w:cs="Times New Roman"/>
          <w:lang w:eastAsia="en-GB"/>
        </w:rPr>
      </w:pPr>
      <w:del w:id="2" w:author="Nic Poole" w:date="2020-03-11T15:45:00Z">
        <w:r w:rsidRPr="00DF44FF" w:rsidDel="00152E34">
          <w:rPr>
            <w:rFonts w:ascii="Arial" w:eastAsia="Times New Roman" w:hAnsi="Arial" w:cs="Arial"/>
            <w:color w:val="222222"/>
            <w:shd w:val="clear" w:color="auto" w:fill="FFFFFF"/>
            <w:lang w:eastAsia="en-GB"/>
          </w:rPr>
          <w:delText xml:space="preserve">Dear </w:delText>
        </w:r>
        <w:commentRangeStart w:id="3"/>
        <w:r w:rsidRPr="00DF44FF" w:rsidDel="00152E34">
          <w:rPr>
            <w:rFonts w:ascii="Arial" w:eastAsia="Times New Roman" w:hAnsi="Arial" w:cs="Arial"/>
            <w:color w:val="222222"/>
            <w:shd w:val="clear" w:color="auto" w:fill="FFFFFF"/>
            <w:lang w:eastAsia="en-GB"/>
          </w:rPr>
          <w:delText>Guest</w:delText>
        </w:r>
        <w:commentRangeEnd w:id="3"/>
        <w:r w:rsidDel="00152E34">
          <w:rPr>
            <w:rStyle w:val="CommentReference"/>
          </w:rPr>
          <w:commentReference w:id="3"/>
        </w:r>
        <w:r w:rsidRPr="00DF44FF" w:rsidDel="00152E34">
          <w:rPr>
            <w:rFonts w:ascii="Arial" w:eastAsia="Times New Roman" w:hAnsi="Arial" w:cs="Arial"/>
            <w:color w:val="222222"/>
            <w:shd w:val="clear" w:color="auto" w:fill="FFFFFF"/>
            <w:lang w:eastAsia="en-GB"/>
          </w:rPr>
          <w:delText>,</w:delText>
        </w:r>
      </w:del>
    </w:p>
    <w:p w14:paraId="20C68868" w14:textId="77777777" w:rsidR="00DF44FF" w:rsidRPr="00DF44FF" w:rsidRDefault="00DF44FF" w:rsidP="00DF44FF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11AEC27C" w14:textId="438DA9AB" w:rsidR="00DF44FF" w:rsidDel="003A326E" w:rsidRDefault="00DF44FF" w:rsidP="00DF44FF">
      <w:pPr>
        <w:shd w:val="clear" w:color="auto" w:fill="FFFFFF"/>
        <w:rPr>
          <w:del w:id="4" w:author="Nic Poole" w:date="2020-03-11T16:27:00Z"/>
          <w:rFonts w:ascii="Arial" w:eastAsia="Times New Roman" w:hAnsi="Arial" w:cs="Arial"/>
          <w:color w:val="000000"/>
          <w:lang w:eastAsia="en-GB"/>
        </w:rPr>
      </w:pPr>
      <w:r w:rsidRPr="00DF44FF">
        <w:rPr>
          <w:rFonts w:ascii="Arial" w:eastAsia="Times New Roman" w:hAnsi="Arial" w:cs="Arial"/>
          <w:color w:val="222222"/>
          <w:lang w:eastAsia="en-GB"/>
        </w:rPr>
        <w:t xml:space="preserve">In light of the current </w:t>
      </w:r>
      <w:del w:id="5" w:author="Nic Poole" w:date="2020-03-11T14:00:00Z">
        <w:r w:rsidRPr="00DF44FF" w:rsidDel="00DF44FF">
          <w:rPr>
            <w:rFonts w:ascii="Arial" w:eastAsia="Times New Roman" w:hAnsi="Arial" w:cs="Arial"/>
            <w:color w:val="222222"/>
            <w:lang w:eastAsia="en-GB"/>
          </w:rPr>
          <w:delText xml:space="preserve">worldwide </w:delText>
        </w:r>
      </w:del>
      <w:ins w:id="6" w:author="Nic Poole" w:date="2020-03-11T14:00:00Z">
        <w:r>
          <w:rPr>
            <w:rFonts w:ascii="Arial" w:eastAsia="Times New Roman" w:hAnsi="Arial" w:cs="Arial"/>
            <w:color w:val="222222"/>
            <w:lang w:eastAsia="en-GB"/>
          </w:rPr>
          <w:t>coronavirus</w:t>
        </w:r>
        <w:r w:rsidRPr="00DF44FF">
          <w:rPr>
            <w:rFonts w:ascii="Arial" w:eastAsia="Times New Roman" w:hAnsi="Arial" w:cs="Arial"/>
            <w:color w:val="222222"/>
            <w:lang w:eastAsia="en-GB"/>
          </w:rPr>
          <w:t xml:space="preserve"> </w:t>
        </w:r>
      </w:ins>
      <w:del w:id="7" w:author="Nic Poole" w:date="2020-03-11T14:00:00Z">
        <w:r w:rsidRPr="00DF44FF" w:rsidDel="00DF44FF">
          <w:rPr>
            <w:rFonts w:ascii="Arial" w:eastAsia="Times New Roman" w:hAnsi="Arial" w:cs="Arial"/>
            <w:color w:val="222222"/>
            <w:lang w:eastAsia="en-GB"/>
          </w:rPr>
          <w:delText>crisis</w:delText>
        </w:r>
      </w:del>
      <w:ins w:id="8" w:author="Nic Poole" w:date="2020-03-11T14:00:00Z">
        <w:r>
          <w:rPr>
            <w:rFonts w:ascii="Arial" w:eastAsia="Times New Roman" w:hAnsi="Arial" w:cs="Arial"/>
            <w:color w:val="222222"/>
            <w:lang w:eastAsia="en-GB"/>
          </w:rPr>
          <w:t>outbreak</w:t>
        </w:r>
      </w:ins>
      <w:r w:rsidRPr="00DF44FF">
        <w:rPr>
          <w:rFonts w:ascii="Arial" w:eastAsia="Times New Roman" w:hAnsi="Arial" w:cs="Arial"/>
          <w:color w:val="222222"/>
          <w:lang w:eastAsia="en-GB"/>
        </w:rPr>
        <w:t>, we</w:t>
      </w:r>
      <w:r w:rsidRPr="00DF44FF">
        <w:rPr>
          <w:rFonts w:ascii="Arial" w:eastAsia="Times New Roman" w:hAnsi="Arial" w:cs="Arial"/>
          <w:color w:val="000000"/>
          <w:lang w:eastAsia="en-GB"/>
        </w:rPr>
        <w:t xml:space="preserve"> would like to reassure </w:t>
      </w:r>
      <w:del w:id="9" w:author="Nic Poole" w:date="2020-03-11T15:45:00Z">
        <w:r w:rsidRPr="00DF44FF" w:rsidDel="00152E34">
          <w:rPr>
            <w:rFonts w:ascii="Arial" w:eastAsia="Times New Roman" w:hAnsi="Arial" w:cs="Arial"/>
            <w:color w:val="000000"/>
            <w:lang w:eastAsia="en-GB"/>
          </w:rPr>
          <w:delText xml:space="preserve">you </w:delText>
        </w:r>
      </w:del>
      <w:ins w:id="10" w:author="Nic Poole" w:date="2020-03-11T15:45:00Z">
        <w:r w:rsidR="00152E34">
          <w:rPr>
            <w:rFonts w:ascii="Arial" w:eastAsia="Times New Roman" w:hAnsi="Arial" w:cs="Arial"/>
            <w:color w:val="000000"/>
            <w:lang w:eastAsia="en-GB"/>
          </w:rPr>
          <w:t>our guests</w:t>
        </w:r>
        <w:r w:rsidR="00152E34" w:rsidRPr="00DF44FF">
          <w:rPr>
            <w:rFonts w:ascii="Arial" w:eastAsia="Times New Roman" w:hAnsi="Arial" w:cs="Arial"/>
            <w:color w:val="000000"/>
            <w:lang w:eastAsia="en-GB"/>
          </w:rPr>
          <w:t xml:space="preserve"> </w:t>
        </w:r>
      </w:ins>
      <w:r w:rsidRPr="00DF44FF">
        <w:rPr>
          <w:rFonts w:ascii="Arial" w:eastAsia="Times New Roman" w:hAnsi="Arial" w:cs="Arial"/>
          <w:color w:val="000000"/>
          <w:lang w:eastAsia="en-GB"/>
        </w:rPr>
        <w:t xml:space="preserve">that </w:t>
      </w:r>
      <w:del w:id="11" w:author="Nic Poole" w:date="2020-03-11T15:45:00Z">
        <w:r w:rsidRPr="00DF44FF" w:rsidDel="00152E34">
          <w:rPr>
            <w:rFonts w:ascii="Arial" w:eastAsia="Times New Roman" w:hAnsi="Arial" w:cs="Arial"/>
            <w:color w:val="000000"/>
            <w:lang w:eastAsia="en-GB"/>
          </w:rPr>
          <w:delText xml:space="preserve">your </w:delText>
        </w:r>
      </w:del>
      <w:ins w:id="12" w:author="Nic Poole" w:date="2020-03-11T15:45:00Z">
        <w:r w:rsidR="00152E34">
          <w:rPr>
            <w:rFonts w:ascii="Arial" w:eastAsia="Times New Roman" w:hAnsi="Arial" w:cs="Arial"/>
            <w:color w:val="000000"/>
            <w:lang w:eastAsia="en-GB"/>
          </w:rPr>
          <w:t>their</w:t>
        </w:r>
        <w:r w:rsidR="00152E34" w:rsidRPr="00DF44FF">
          <w:rPr>
            <w:rFonts w:ascii="Arial" w:eastAsia="Times New Roman" w:hAnsi="Arial" w:cs="Arial"/>
            <w:color w:val="000000"/>
            <w:lang w:eastAsia="en-GB"/>
          </w:rPr>
          <w:t xml:space="preserve"> </w:t>
        </w:r>
      </w:ins>
      <w:ins w:id="13" w:author="Nic Poole" w:date="2020-03-11T13:56:00Z">
        <w:r>
          <w:rPr>
            <w:rFonts w:ascii="Arial" w:eastAsia="Times New Roman" w:hAnsi="Arial" w:cs="Arial"/>
            <w:color w:val="000000"/>
            <w:lang w:eastAsia="en-GB"/>
          </w:rPr>
          <w:t xml:space="preserve">health and </w:t>
        </w:r>
      </w:ins>
      <w:r w:rsidRPr="00DF44FF">
        <w:rPr>
          <w:rFonts w:ascii="Arial" w:eastAsia="Times New Roman" w:hAnsi="Arial" w:cs="Arial"/>
          <w:color w:val="000000"/>
          <w:lang w:eastAsia="en-GB"/>
        </w:rPr>
        <w:t xml:space="preserve">safety </w:t>
      </w:r>
      <w:del w:id="14" w:author="Nic Poole" w:date="2020-03-11T13:56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 xml:space="preserve">and security </w:delText>
        </w:r>
      </w:del>
      <w:r w:rsidRPr="00DF44FF">
        <w:rPr>
          <w:rFonts w:ascii="Arial" w:eastAsia="Times New Roman" w:hAnsi="Arial" w:cs="Arial"/>
          <w:color w:val="000000"/>
          <w:lang w:eastAsia="en-GB"/>
        </w:rPr>
        <w:t xml:space="preserve">and that of our staff remains our highest priority. In all our boutique hotels and guesthouses, we are </w:t>
      </w:r>
      <w:del w:id="15" w:author="Nic Poole" w:date="2020-03-11T14:00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 xml:space="preserve">strictly </w:delText>
        </w:r>
      </w:del>
      <w:r w:rsidRPr="00DF44FF">
        <w:rPr>
          <w:rFonts w:ascii="Arial" w:eastAsia="Times New Roman" w:hAnsi="Arial" w:cs="Arial"/>
          <w:color w:val="000000"/>
          <w:lang w:eastAsia="en-GB"/>
        </w:rPr>
        <w:t>adhering</w:t>
      </w:r>
      <w:ins w:id="16" w:author="Nic Poole" w:date="2020-03-11T14:01:00Z">
        <w:r w:rsidRPr="00DF44FF">
          <w:rPr>
            <w:rFonts w:ascii="Arial" w:eastAsia="Times New Roman" w:hAnsi="Arial" w:cs="Arial"/>
            <w:color w:val="000000"/>
            <w:lang w:eastAsia="en-GB"/>
          </w:rPr>
          <w:t xml:space="preserve"> strictly</w:t>
        </w:r>
      </w:ins>
      <w:r w:rsidRPr="00DF44FF">
        <w:rPr>
          <w:rFonts w:ascii="Arial" w:eastAsia="Times New Roman" w:hAnsi="Arial" w:cs="Arial"/>
          <w:color w:val="000000"/>
          <w:lang w:eastAsia="en-GB"/>
        </w:rPr>
        <w:t xml:space="preserve"> to the advice </w:t>
      </w:r>
      <w:ins w:id="17" w:author="Nic Poole" w:date="2020-03-11T14:05:00Z">
        <w:r w:rsidR="00011BEC">
          <w:rPr>
            <w:rFonts w:ascii="Arial" w:eastAsia="Times New Roman" w:hAnsi="Arial" w:cs="Arial"/>
            <w:color w:val="000000"/>
            <w:lang w:eastAsia="en-GB"/>
          </w:rPr>
          <w:t xml:space="preserve">and protocols </w:t>
        </w:r>
      </w:ins>
      <w:r w:rsidRPr="00DF44FF">
        <w:rPr>
          <w:rFonts w:ascii="Arial" w:eastAsia="Times New Roman" w:hAnsi="Arial" w:cs="Arial"/>
          <w:color w:val="000000"/>
          <w:lang w:eastAsia="en-GB"/>
        </w:rPr>
        <w:t>of local government authorities</w:t>
      </w:r>
      <w:ins w:id="18" w:author="Nic Poole" w:date="2020-03-11T13:56:00Z">
        <w:r>
          <w:rPr>
            <w:rFonts w:ascii="Arial" w:eastAsia="Times New Roman" w:hAnsi="Arial" w:cs="Arial"/>
            <w:color w:val="000000"/>
            <w:lang w:eastAsia="en-GB"/>
          </w:rPr>
          <w:t xml:space="preserve">, </w:t>
        </w:r>
      </w:ins>
      <w:del w:id="19" w:author="Nic Poole" w:date="2020-03-11T13:56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 xml:space="preserve"> and </w:delText>
        </w:r>
      </w:del>
      <w:r w:rsidRPr="00DF44FF">
        <w:rPr>
          <w:rFonts w:ascii="Arial" w:eastAsia="Times New Roman" w:hAnsi="Arial" w:cs="Arial"/>
          <w:color w:val="000000"/>
          <w:lang w:eastAsia="en-GB"/>
        </w:rPr>
        <w:t>health organisations</w:t>
      </w:r>
      <w:ins w:id="20" w:author="Nic Poole" w:date="2020-03-11T13:57:00Z">
        <w:r>
          <w:rPr>
            <w:rFonts w:ascii="Arial" w:eastAsia="Times New Roman" w:hAnsi="Arial" w:cs="Arial"/>
            <w:color w:val="000000"/>
            <w:lang w:eastAsia="en-GB"/>
          </w:rPr>
          <w:t xml:space="preserve"> and WHO. </w:t>
        </w:r>
      </w:ins>
      <w:ins w:id="21" w:author="Nic Poole" w:date="2020-03-11T16:27:00Z">
        <w:r w:rsidR="00B308A3">
          <w:rPr>
            <w:rFonts w:ascii="Arial" w:eastAsia="Times New Roman" w:hAnsi="Arial" w:cs="Arial"/>
            <w:color w:val="000000"/>
            <w:lang w:eastAsia="en-GB"/>
          </w:rPr>
          <w:t>F</w:t>
        </w:r>
        <w:r w:rsidR="00B308A3" w:rsidRPr="00DF44FF">
          <w:rPr>
            <w:rFonts w:ascii="Arial" w:eastAsia="Times New Roman" w:hAnsi="Arial" w:cs="Arial"/>
            <w:color w:val="000000"/>
            <w:lang w:eastAsia="en-GB"/>
          </w:rPr>
          <w:t xml:space="preserve">ollowing stringent health and </w:t>
        </w:r>
        <w:r w:rsidR="00B308A3">
          <w:rPr>
            <w:rFonts w:ascii="Arial" w:eastAsia="Times New Roman" w:hAnsi="Arial" w:cs="Arial"/>
            <w:color w:val="000000"/>
            <w:lang w:eastAsia="en-GB"/>
          </w:rPr>
          <w:t>hygiene</w:t>
        </w:r>
        <w:r w:rsidR="00B308A3" w:rsidRPr="00DF44FF">
          <w:rPr>
            <w:rFonts w:ascii="Arial" w:eastAsia="Times New Roman" w:hAnsi="Arial" w:cs="Arial"/>
            <w:color w:val="000000"/>
            <w:lang w:eastAsia="en-GB"/>
          </w:rPr>
          <w:t xml:space="preserve"> guidelines </w:t>
        </w:r>
        <w:r w:rsidR="00B308A3">
          <w:rPr>
            <w:rFonts w:ascii="Arial" w:eastAsia="Times New Roman" w:hAnsi="Arial" w:cs="Arial"/>
            <w:color w:val="000000"/>
            <w:lang w:eastAsia="en-GB"/>
          </w:rPr>
          <w:t xml:space="preserve">has always been at the core of our business  operations, however we have reinforced to our employees even stricter </w:t>
        </w:r>
        <w:r w:rsidR="00B308A3" w:rsidRPr="00DF44FF">
          <w:rPr>
            <w:rFonts w:ascii="Arial" w:eastAsia="Times New Roman" w:hAnsi="Arial" w:cs="Arial"/>
            <w:color w:val="000000"/>
            <w:lang w:eastAsia="en-GB"/>
          </w:rPr>
          <w:t>preventative measures to keep our guests and staff safe. </w:t>
        </w:r>
      </w:ins>
      <w:del w:id="22" w:author="Nic Poole" w:date="2020-03-11T13:57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>,</w:delText>
        </w:r>
      </w:del>
      <w:del w:id="23" w:author="Nic Poole" w:date="2020-03-11T13:58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 xml:space="preserve"> f</w:delText>
        </w:r>
      </w:del>
      <w:del w:id="24" w:author="Nic Poole" w:date="2020-03-11T16:27:00Z">
        <w:r w:rsidRPr="00DF44FF" w:rsidDel="00B308A3">
          <w:rPr>
            <w:rFonts w:ascii="Arial" w:eastAsia="Times New Roman" w:hAnsi="Arial" w:cs="Arial"/>
            <w:color w:val="000000"/>
            <w:lang w:eastAsia="en-GB"/>
          </w:rPr>
          <w:delText xml:space="preserve">ollowing stringent health and </w:delText>
        </w:r>
      </w:del>
      <w:del w:id="25" w:author="Nic Poole" w:date="2020-03-11T13:59:00Z">
        <w:r w:rsidRPr="00DF44FF" w:rsidDel="00DF44FF">
          <w:rPr>
            <w:rFonts w:ascii="Arial" w:eastAsia="Times New Roman" w:hAnsi="Arial" w:cs="Arial"/>
            <w:color w:val="000000"/>
            <w:lang w:eastAsia="en-GB"/>
          </w:rPr>
          <w:delText xml:space="preserve">safety </w:delText>
        </w:r>
      </w:del>
      <w:del w:id="26" w:author="Nic Poole" w:date="2020-03-11T16:27:00Z">
        <w:r w:rsidRPr="00DF44FF" w:rsidDel="00B308A3">
          <w:rPr>
            <w:rFonts w:ascii="Arial" w:eastAsia="Times New Roman" w:hAnsi="Arial" w:cs="Arial"/>
            <w:color w:val="000000"/>
            <w:lang w:eastAsia="en-GB"/>
          </w:rPr>
          <w:delText>guidelines and taking the highest level of preventative measures to keep our guests and staff safe.  </w:delText>
        </w:r>
      </w:del>
    </w:p>
    <w:p w14:paraId="2CB2D36C" w14:textId="6365A8F4" w:rsidR="003A326E" w:rsidRDefault="003A326E" w:rsidP="00DF44FF">
      <w:pPr>
        <w:shd w:val="clear" w:color="auto" w:fill="FFFFFF"/>
        <w:rPr>
          <w:ins w:id="27" w:author="Nic Poole" w:date="2020-03-19T13:51:00Z"/>
          <w:rFonts w:ascii="Arial" w:eastAsia="Times New Roman" w:hAnsi="Arial" w:cs="Arial"/>
          <w:color w:val="000000"/>
          <w:lang w:eastAsia="en-GB"/>
        </w:rPr>
      </w:pPr>
    </w:p>
    <w:p w14:paraId="4E0F86DC" w14:textId="44B5872E" w:rsidR="003A326E" w:rsidRDefault="003A326E" w:rsidP="00DF44FF">
      <w:pPr>
        <w:shd w:val="clear" w:color="auto" w:fill="FFFFFF"/>
        <w:rPr>
          <w:ins w:id="28" w:author="Nic Poole" w:date="2020-03-19T13:51:00Z"/>
          <w:rFonts w:ascii="Arial" w:eastAsia="Times New Roman" w:hAnsi="Arial" w:cs="Arial"/>
          <w:color w:val="000000"/>
          <w:lang w:eastAsia="en-GB"/>
        </w:rPr>
      </w:pPr>
    </w:p>
    <w:p w14:paraId="030FC0B6" w14:textId="57A400BD" w:rsidR="003A326E" w:rsidRPr="00DF44FF" w:rsidRDefault="003A326E" w:rsidP="00DF44FF">
      <w:pPr>
        <w:shd w:val="clear" w:color="auto" w:fill="FFFFFF"/>
        <w:rPr>
          <w:ins w:id="29" w:author="Nic Poole" w:date="2020-03-19T13:51:00Z"/>
          <w:rFonts w:ascii="Arial" w:eastAsia="Times New Roman" w:hAnsi="Arial" w:cs="Arial"/>
          <w:color w:val="222222"/>
          <w:lang w:eastAsia="en-GB"/>
        </w:rPr>
      </w:pPr>
      <w:ins w:id="30" w:author="Nic Poole" w:date="2020-03-19T13:52:00Z">
        <w:r>
          <w:rPr>
            <w:rFonts w:ascii="Arial" w:eastAsia="Times New Roman" w:hAnsi="Arial" w:cs="Arial"/>
            <w:color w:val="000000"/>
            <w:lang w:eastAsia="en-GB"/>
          </w:rPr>
          <w:t>But you can sti</w:t>
        </w:r>
      </w:ins>
      <w:ins w:id="31" w:author="Nic Poole" w:date="2020-03-19T13:53:00Z">
        <w:r>
          <w:rPr>
            <w:rFonts w:ascii="Arial" w:eastAsia="Times New Roman" w:hAnsi="Arial" w:cs="Arial"/>
            <w:color w:val="000000"/>
            <w:lang w:eastAsia="en-GB"/>
          </w:rPr>
          <w:t xml:space="preserve">ll tuck yourself away in luxury for as long as you want with service </w:t>
        </w:r>
      </w:ins>
      <w:ins w:id="32" w:author="Nic Poole" w:date="2020-03-19T13:54:00Z">
        <w:r>
          <w:rPr>
            <w:rFonts w:ascii="Arial" w:eastAsia="Times New Roman" w:hAnsi="Arial" w:cs="Arial"/>
            <w:color w:val="000000"/>
            <w:lang w:eastAsia="en-GB"/>
          </w:rPr>
          <w:t>designed</w:t>
        </w:r>
      </w:ins>
      <w:bookmarkStart w:id="33" w:name="_GoBack"/>
      <w:bookmarkEnd w:id="33"/>
      <w:ins w:id="34" w:author="Nic Poole" w:date="2020-03-19T13:53:00Z">
        <w:r>
          <w:rPr>
            <w:rFonts w:ascii="Arial" w:eastAsia="Times New Roman" w:hAnsi="Arial" w:cs="Arial"/>
            <w:color w:val="000000"/>
            <w:lang w:eastAsia="en-GB"/>
          </w:rPr>
          <w:t xml:space="preserve"> to your needs.</w:t>
        </w:r>
      </w:ins>
    </w:p>
    <w:p w14:paraId="7867DB3F" w14:textId="77777777" w:rsidR="00DF44FF" w:rsidRPr="00DF44FF" w:rsidRDefault="00DF44FF" w:rsidP="00DF44FF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4EF2CBAF" w14:textId="326C14FF" w:rsidR="00011BEC" w:rsidRPr="00DF44FF" w:rsidDel="00152E34" w:rsidRDefault="00DF44FF" w:rsidP="00DF44FF">
      <w:pPr>
        <w:shd w:val="clear" w:color="auto" w:fill="FFFFFF"/>
        <w:rPr>
          <w:del w:id="35" w:author="Nic Poole" w:date="2020-03-11T15:45:00Z"/>
          <w:rFonts w:ascii="Arial" w:eastAsia="Times New Roman" w:hAnsi="Arial" w:cs="Arial"/>
          <w:color w:val="222222"/>
          <w:lang w:eastAsia="en-GB"/>
        </w:rPr>
      </w:pPr>
      <w:del w:id="36" w:author="Nic Poole" w:date="2020-03-11T15:45:00Z">
        <w:r w:rsidRPr="00DF44FF" w:rsidDel="00152E34">
          <w:rPr>
            <w:rFonts w:ascii="Arial" w:eastAsia="Times New Roman" w:hAnsi="Arial" w:cs="Arial"/>
            <w:color w:val="000000"/>
            <w:lang w:eastAsia="en-GB"/>
          </w:rPr>
          <w:delText>Rest assured that we are doing all that we can to maintain a safe and secure environment in our hotels and guesthouses.</w:delText>
        </w:r>
      </w:del>
    </w:p>
    <w:p w14:paraId="5C0ED141" w14:textId="77777777" w:rsidR="00DF44FF" w:rsidRDefault="00DF44FF"/>
    <w:sectPr w:rsidR="00DF44FF" w:rsidSect="0059379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Nic Poole" w:date="2020-03-11T13:54:00Z" w:initials="NP">
    <w:p w14:paraId="0E9801D4" w14:textId="6B5F5D2E" w:rsidR="00DF44FF" w:rsidRDefault="00DF44FF">
      <w:pPr>
        <w:pStyle w:val="CommentText"/>
      </w:pPr>
      <w:r>
        <w:rPr>
          <w:rStyle w:val="CommentReference"/>
        </w:rPr>
        <w:annotationRef/>
      </w:r>
      <w:r>
        <w:t>Will it be done by name? Or is that too complex?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9801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9801D4" w16cid:durableId="22136C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 Poole">
    <w15:presenceInfo w15:providerId="Windows Live" w15:userId="886c04f31f7dec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FF"/>
    <w:rsid w:val="00011BEC"/>
    <w:rsid w:val="00152E34"/>
    <w:rsid w:val="001E752E"/>
    <w:rsid w:val="002A6368"/>
    <w:rsid w:val="003A326E"/>
    <w:rsid w:val="00460E25"/>
    <w:rsid w:val="0059379C"/>
    <w:rsid w:val="00895861"/>
    <w:rsid w:val="00B308A3"/>
    <w:rsid w:val="00D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CFAE37"/>
  <w15:chartTrackingRefBased/>
  <w15:docId w15:val="{D454F72E-8D3E-AC47-8E9B-E69A5114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44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4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4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4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4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4F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4F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 Poole</dc:creator>
  <cp:keywords/>
  <dc:description/>
  <cp:lastModifiedBy>Nic Poole</cp:lastModifiedBy>
  <cp:revision>5</cp:revision>
  <dcterms:created xsi:type="dcterms:W3CDTF">2020-03-11T13:43:00Z</dcterms:created>
  <dcterms:modified xsi:type="dcterms:W3CDTF">2020-03-19T11:54:00Z</dcterms:modified>
</cp:coreProperties>
</file>